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D38F6" w14:textId="2DCE5C3E" w:rsidR="00474F67" w:rsidRPr="007F05E6" w:rsidRDefault="00474F67" w:rsidP="00474F67">
      <w:pPr>
        <w:pStyle w:val="Unittitle"/>
      </w:pPr>
      <w:r w:rsidRPr="007051BD">
        <w:t xml:space="preserve">Unit </w:t>
      </w:r>
      <w:r w:rsidR="00A5731E">
        <w:t>2</w:t>
      </w:r>
      <w:r>
        <w:t>0</w:t>
      </w:r>
      <w:r w:rsidRPr="007051BD">
        <w:t xml:space="preserve">1: </w:t>
      </w:r>
      <w:r w:rsidR="00A5731E" w:rsidRPr="00CC1C2A">
        <w:t xml:space="preserve">Employment and employability in the </w:t>
      </w:r>
      <w:r w:rsidR="00A5731E">
        <w:t>construction</w:t>
      </w:r>
      <w:r w:rsidR="00A5731E" w:rsidRPr="00CC1C2A">
        <w:t xml:space="preserve"> sector</w:t>
      </w:r>
      <w:r w:rsidR="0013454D">
        <w:t xml:space="preserve"> (Learner)</w:t>
      </w:r>
    </w:p>
    <w:p w14:paraId="01D1155B" w14:textId="27729669" w:rsidR="006E1028" w:rsidRPr="00D45164" w:rsidRDefault="00474F67" w:rsidP="00D45164">
      <w:pPr>
        <w:pStyle w:val="Heading1"/>
      </w:pPr>
      <w:r w:rsidRPr="00692A45">
        <w:t xml:space="preserve">Worksheet </w:t>
      </w:r>
      <w:r w:rsidR="00BC251D">
        <w:t>5</w:t>
      </w:r>
      <w:r w:rsidRPr="00692A45">
        <w:t xml:space="preserve">: </w:t>
      </w:r>
      <w:r w:rsidR="00D45164">
        <w:t xml:space="preserve">Sole </w:t>
      </w:r>
      <w:r w:rsidR="00F11496">
        <w:t xml:space="preserve">trader </w:t>
      </w:r>
      <w:r w:rsidR="00D45164">
        <w:t xml:space="preserve">or </w:t>
      </w:r>
      <w:r w:rsidR="00F11496">
        <w:t>limited company</w:t>
      </w:r>
      <w:r w:rsidR="008D51A8">
        <w:t>?</w:t>
      </w:r>
      <w:r w:rsidR="00F11496">
        <w:t xml:space="preserve"> </w:t>
      </w:r>
    </w:p>
    <w:p w14:paraId="52E015D0" w14:textId="510C822D" w:rsidR="00D45164" w:rsidRPr="00D45164" w:rsidRDefault="00D45164" w:rsidP="00D45164">
      <w:pPr>
        <w:rPr>
          <w:rFonts w:cs="Arial"/>
          <w:szCs w:val="22"/>
        </w:rPr>
      </w:pPr>
      <w:r w:rsidRPr="00CC54E1">
        <w:rPr>
          <w:rFonts w:cs="Arial"/>
          <w:b/>
          <w:szCs w:val="22"/>
        </w:rPr>
        <w:t>Task 1:</w:t>
      </w:r>
      <w:r w:rsidRPr="00D45164">
        <w:rPr>
          <w:rFonts w:cs="Arial"/>
          <w:szCs w:val="22"/>
        </w:rPr>
        <w:t xml:space="preserve">  Read the following statements and decide whether they apply to a sole trader or a limited company. Write </w:t>
      </w:r>
      <w:r w:rsidRPr="00CC54E1">
        <w:rPr>
          <w:rFonts w:cs="Arial"/>
          <w:b/>
          <w:szCs w:val="22"/>
        </w:rPr>
        <w:t>S</w:t>
      </w:r>
      <w:r w:rsidR="004E687F" w:rsidRPr="00CC54E1">
        <w:rPr>
          <w:rFonts w:cs="Arial"/>
          <w:b/>
          <w:szCs w:val="22"/>
        </w:rPr>
        <w:t xml:space="preserve"> </w:t>
      </w:r>
      <w:r w:rsidRPr="00D45164">
        <w:rPr>
          <w:rFonts w:cs="Arial"/>
          <w:szCs w:val="22"/>
        </w:rPr>
        <w:t xml:space="preserve">for a sole trader or </w:t>
      </w:r>
      <w:r w:rsidRPr="00CC54E1">
        <w:rPr>
          <w:rFonts w:cs="Arial"/>
          <w:b/>
          <w:szCs w:val="22"/>
        </w:rPr>
        <w:t>L</w:t>
      </w:r>
      <w:r w:rsidR="004E687F" w:rsidRPr="00D45164">
        <w:rPr>
          <w:rFonts w:cs="Arial"/>
          <w:szCs w:val="22"/>
        </w:rPr>
        <w:t xml:space="preserve"> </w:t>
      </w:r>
      <w:r w:rsidRPr="00D45164">
        <w:rPr>
          <w:rFonts w:cs="Arial"/>
          <w:szCs w:val="22"/>
        </w:rPr>
        <w:t>for a limited company in the space provided.</w:t>
      </w:r>
    </w:p>
    <w:p w14:paraId="79B1BC47" w14:textId="77777777" w:rsidR="00D45164" w:rsidRDefault="00D45164" w:rsidP="00D45164">
      <w:pPr>
        <w:pStyle w:val="Answer"/>
      </w:pPr>
    </w:p>
    <w:p w14:paraId="3290E954" w14:textId="13DB27E6" w:rsidR="00D45164" w:rsidRDefault="008A16A6" w:rsidP="00CC54E1">
      <w:r>
        <w:t xml:space="preserve">1 </w:t>
      </w:r>
      <w:r w:rsidR="00D45164">
        <w:t>This business structure is a separate legal entity from its owner(s).</w:t>
      </w:r>
      <w:r w:rsidR="00D45164">
        <w:softHyphen/>
      </w:r>
      <w:r w:rsidR="00D45164">
        <w:softHyphen/>
      </w:r>
      <w:r w:rsidR="00D45164">
        <w:softHyphen/>
      </w:r>
      <w:proofErr w:type="gramStart"/>
      <w:r w:rsidR="00D45164">
        <w:softHyphen/>
        <w:t xml:space="preserve">  _</w:t>
      </w:r>
      <w:proofErr w:type="gramEnd"/>
      <w:r w:rsidR="00D45164">
        <w:t>___</w:t>
      </w:r>
    </w:p>
    <w:p w14:paraId="7C5406F7" w14:textId="785DD7D7" w:rsidR="00D45164" w:rsidRDefault="008A16A6" w:rsidP="00CC54E1">
      <w:r>
        <w:t xml:space="preserve">2 </w:t>
      </w:r>
      <w:r w:rsidR="00D45164">
        <w:t>This business structure is owned and operated by one individual.  ____</w:t>
      </w:r>
    </w:p>
    <w:p w14:paraId="369E022A" w14:textId="67EAD209" w:rsidR="00D45164" w:rsidRDefault="008A16A6" w:rsidP="00CC54E1">
      <w:r>
        <w:t xml:space="preserve">3 </w:t>
      </w:r>
      <w:r w:rsidR="00D45164">
        <w:t xml:space="preserve">The owner has unlimited liability for the </w:t>
      </w:r>
      <w:r w:rsidR="004E687F">
        <w:t xml:space="preserve">business’s </w:t>
      </w:r>
      <w:r w:rsidR="00D45164">
        <w:t>debts and obligations.  ____</w:t>
      </w:r>
    </w:p>
    <w:p w14:paraId="08B31578" w14:textId="36888D5E" w:rsidR="00D45164" w:rsidRDefault="008A16A6" w:rsidP="00CC54E1">
      <w:r>
        <w:t xml:space="preserve">4 </w:t>
      </w:r>
      <w:r w:rsidR="00D45164">
        <w:t xml:space="preserve">This business structure </w:t>
      </w:r>
      <w:r w:rsidR="004E687F">
        <w:t>must</w:t>
      </w:r>
      <w:r w:rsidR="00D45164">
        <w:t xml:space="preserve"> register with Companies House.  ____</w:t>
      </w:r>
    </w:p>
    <w:p w14:paraId="594B5730" w14:textId="48F03622" w:rsidR="00D45164" w:rsidRDefault="008A16A6" w:rsidP="00CC54E1">
      <w:r>
        <w:t xml:space="preserve">5 </w:t>
      </w:r>
      <w:r w:rsidR="00D45164">
        <w:t xml:space="preserve">This business structure owner </w:t>
      </w:r>
      <w:r w:rsidR="004E687F">
        <w:t xml:space="preserve">must </w:t>
      </w:r>
      <w:r w:rsidR="00D45164">
        <w:t>file annual accounts and a tax return with HMRC.  ____</w:t>
      </w:r>
    </w:p>
    <w:p w14:paraId="3A5CA7ED" w14:textId="5382B23E" w:rsidR="00D45164" w:rsidRDefault="008A16A6" w:rsidP="00CC54E1">
      <w:r>
        <w:t xml:space="preserve">6 </w:t>
      </w:r>
      <w:r w:rsidR="00D45164">
        <w:t>This business structure can have multiple shareholders.  ____</w:t>
      </w:r>
    </w:p>
    <w:p w14:paraId="0FA3009F" w14:textId="42598926" w:rsidR="00D45164" w:rsidRDefault="008A16A6" w:rsidP="00CC54E1">
      <w:r>
        <w:t xml:space="preserve">7 </w:t>
      </w:r>
      <w:r w:rsidR="00D45164">
        <w:t xml:space="preserve">The </w:t>
      </w:r>
      <w:r w:rsidR="004E687F">
        <w:t xml:space="preserve">business’s </w:t>
      </w:r>
      <w:r w:rsidR="00D45164">
        <w:t>profits are taxed as personal income of the owner(s). ____</w:t>
      </w:r>
    </w:p>
    <w:p w14:paraId="7B5B9F36" w14:textId="7FEF45A0" w:rsidR="00D45164" w:rsidRDefault="008A16A6" w:rsidP="00CC54E1">
      <w:r>
        <w:t xml:space="preserve">8 </w:t>
      </w:r>
      <w:r w:rsidR="00D45164">
        <w:t xml:space="preserve">The </w:t>
      </w:r>
      <w:r w:rsidR="004E687F">
        <w:t xml:space="preserve">business’s </w:t>
      </w:r>
      <w:r w:rsidR="00D45164">
        <w:t>profits are taxed as corporation tax.  ____</w:t>
      </w:r>
    </w:p>
    <w:p w14:paraId="04F7D774" w14:textId="22DD1213" w:rsidR="00D45164" w:rsidRDefault="008A16A6" w:rsidP="00CC54E1">
      <w:r>
        <w:t xml:space="preserve">9 </w:t>
      </w:r>
      <w:r w:rsidR="00D45164">
        <w:t>This business structure is a preferred option for those who want complete control over their business.  ____</w:t>
      </w:r>
    </w:p>
    <w:p w14:paraId="240C67CA" w14:textId="194F0EA0" w:rsidR="006E1028" w:rsidRDefault="008A16A6" w:rsidP="00CC54E1">
      <w:r>
        <w:t xml:space="preserve">10 </w:t>
      </w:r>
      <w:r w:rsidR="00D45164">
        <w:t xml:space="preserve">This business structure is a preferred option for those who want to limit their personal liability for the </w:t>
      </w:r>
      <w:r w:rsidR="004E687F">
        <w:t xml:space="preserve">business’s </w:t>
      </w:r>
      <w:r w:rsidR="00D45164">
        <w:t>debts.  ____</w:t>
      </w:r>
    </w:p>
    <w:p w14:paraId="2DFF9C69" w14:textId="77777777" w:rsidR="007C1C8F" w:rsidRDefault="007C1C8F" w:rsidP="00D45164">
      <w:pPr>
        <w:pStyle w:val="Answer"/>
        <w:spacing w:line="360" w:lineRule="auto"/>
      </w:pPr>
    </w:p>
    <w:p w14:paraId="023F437C" w14:textId="27839FF1" w:rsidR="00D45164" w:rsidRDefault="00D45164" w:rsidP="00CC54E1">
      <w:r w:rsidRPr="00CC54E1">
        <w:rPr>
          <w:b/>
        </w:rPr>
        <w:t>Task 2:</w:t>
      </w:r>
      <w:r>
        <w:t xml:space="preserve"> Read the following statements and decide whether they are true or false. Circle the correct option</w:t>
      </w:r>
      <w:r w:rsidR="00CF11A7">
        <w:t>.</w:t>
      </w:r>
      <w:r>
        <w:t xml:space="preserve"> </w:t>
      </w:r>
    </w:p>
    <w:p w14:paraId="500C9C26" w14:textId="77777777" w:rsidR="00D45164" w:rsidRDefault="00D45164" w:rsidP="00CC54E1"/>
    <w:p w14:paraId="0ECF4F2D" w14:textId="08F0E193" w:rsidR="00D45164" w:rsidRDefault="003C621E" w:rsidP="00CC54E1">
      <w:r>
        <w:t xml:space="preserve">1 </w:t>
      </w:r>
      <w:r w:rsidR="00D45164">
        <w:t>Self-motivation is a critical aspect of successful self</w:t>
      </w:r>
      <w:r w:rsidR="00D976C4">
        <w:t>-</w:t>
      </w:r>
      <w:r w:rsidR="00D45164">
        <w:t>employment.</w:t>
      </w:r>
    </w:p>
    <w:p w14:paraId="412E72ED" w14:textId="6CBD4CAF" w:rsidR="00D45164" w:rsidRPr="003B51EC" w:rsidRDefault="00D45164" w:rsidP="00CC54E1">
      <w:pPr>
        <w:jc w:val="center"/>
        <w:rPr>
          <w:b/>
          <w:bCs/>
        </w:rPr>
      </w:pPr>
      <w:r w:rsidRPr="003B51EC">
        <w:rPr>
          <w:b/>
          <w:bCs/>
        </w:rPr>
        <w:t>True or False</w:t>
      </w:r>
    </w:p>
    <w:p w14:paraId="3533B76E" w14:textId="77777777" w:rsidR="00D45164" w:rsidRDefault="00D45164" w:rsidP="00CC54E1"/>
    <w:p w14:paraId="421D3502" w14:textId="16934563" w:rsidR="00D45164" w:rsidRDefault="003C621E" w:rsidP="00CC54E1">
      <w:r>
        <w:t xml:space="preserve">2 </w:t>
      </w:r>
      <w:r w:rsidR="00D45164">
        <w:t>Self-employed individuals have limited opportunities for earning compared to traditional employees.</w:t>
      </w:r>
    </w:p>
    <w:p w14:paraId="78F01FEF" w14:textId="77777777" w:rsidR="00D45164" w:rsidRPr="00D45164" w:rsidRDefault="00D45164" w:rsidP="00CC54E1">
      <w:pPr>
        <w:jc w:val="center"/>
        <w:rPr>
          <w:b/>
          <w:sz w:val="24"/>
        </w:rPr>
      </w:pPr>
      <w:r w:rsidRPr="00D45164">
        <w:rPr>
          <w:b/>
          <w:sz w:val="24"/>
        </w:rPr>
        <w:t>True or False</w:t>
      </w:r>
    </w:p>
    <w:p w14:paraId="0712D7DE" w14:textId="77777777" w:rsidR="00D45164" w:rsidRDefault="00D45164" w:rsidP="00CC54E1"/>
    <w:p w14:paraId="75876863" w14:textId="1C0A88E4" w:rsidR="00D45164" w:rsidRDefault="003C621E" w:rsidP="00CC54E1">
      <w:r>
        <w:t xml:space="preserve">3 </w:t>
      </w:r>
      <w:r w:rsidR="00D45164">
        <w:t>Flexibility in work schedules is not a benefit of self</w:t>
      </w:r>
      <w:r w:rsidR="00D976C4">
        <w:t>-</w:t>
      </w:r>
      <w:r w:rsidR="00D45164">
        <w:t>employment.</w:t>
      </w:r>
    </w:p>
    <w:p w14:paraId="1514CE33" w14:textId="77777777" w:rsidR="00D45164" w:rsidRPr="00D45164" w:rsidRDefault="00D45164" w:rsidP="00CC54E1">
      <w:pPr>
        <w:jc w:val="center"/>
        <w:rPr>
          <w:b/>
          <w:sz w:val="24"/>
        </w:rPr>
      </w:pPr>
      <w:r w:rsidRPr="00D45164">
        <w:rPr>
          <w:b/>
          <w:sz w:val="24"/>
        </w:rPr>
        <w:t>True or False</w:t>
      </w:r>
    </w:p>
    <w:p w14:paraId="392B0DC5" w14:textId="77777777" w:rsidR="00D45164" w:rsidRDefault="00D45164" w:rsidP="00CC54E1"/>
    <w:p w14:paraId="66BC95EC" w14:textId="5B32470D" w:rsidR="00D45164" w:rsidRDefault="003C621E" w:rsidP="00CC54E1">
      <w:r>
        <w:t xml:space="preserve">4 </w:t>
      </w:r>
      <w:r w:rsidR="00D45164">
        <w:t>Choosing the right clients is not essential for successful self</w:t>
      </w:r>
      <w:r w:rsidR="00D976C4">
        <w:t>-</w:t>
      </w:r>
      <w:r w:rsidR="00D45164">
        <w:t>employment.</w:t>
      </w:r>
    </w:p>
    <w:p w14:paraId="7AF0D081" w14:textId="037BCEF7" w:rsidR="00D45164" w:rsidRPr="00D45164" w:rsidRDefault="00D45164" w:rsidP="00CC54E1">
      <w:pPr>
        <w:pStyle w:val="Answer"/>
        <w:spacing w:line="360" w:lineRule="auto"/>
        <w:ind w:left="0"/>
        <w:jc w:val="center"/>
        <w:rPr>
          <w:b/>
          <w:sz w:val="24"/>
        </w:rPr>
      </w:pPr>
      <w:r w:rsidRPr="00D45164">
        <w:rPr>
          <w:b/>
          <w:sz w:val="24"/>
        </w:rPr>
        <w:t>True or False</w:t>
      </w:r>
    </w:p>
    <w:p w14:paraId="21042AD6" w14:textId="77777777" w:rsidR="00D45164" w:rsidRDefault="00D45164" w:rsidP="00D45164">
      <w:pPr>
        <w:pStyle w:val="Answer"/>
        <w:spacing w:line="360" w:lineRule="auto"/>
        <w:ind w:left="0"/>
      </w:pPr>
    </w:p>
    <w:p w14:paraId="07445CA5" w14:textId="77777777" w:rsidR="003C621E" w:rsidRDefault="003C621E" w:rsidP="00CC54E1"/>
    <w:p w14:paraId="6BD07797" w14:textId="32DCAEB7" w:rsidR="00D45164" w:rsidRDefault="003C621E" w:rsidP="00CC54E1">
      <w:r>
        <w:lastRenderedPageBreak/>
        <w:t xml:space="preserve">5 </w:t>
      </w:r>
      <w:r w:rsidR="00D45164">
        <w:t>Successful self</w:t>
      </w:r>
      <w:r w:rsidR="00D976C4">
        <w:t>-</w:t>
      </w:r>
      <w:r w:rsidR="00D45164">
        <w:t>employed individuals must have the ability to balance their work and personal life.</w:t>
      </w:r>
    </w:p>
    <w:p w14:paraId="33C3EE7A" w14:textId="6F82DE87" w:rsidR="00D45164" w:rsidRPr="00D45164" w:rsidRDefault="00CC54E1" w:rsidP="00CC54E1">
      <w:pPr>
        <w:pStyle w:val="Answer"/>
        <w:spacing w:line="360" w:lineRule="auto"/>
        <w:rPr>
          <w:b/>
          <w:sz w:val="24"/>
        </w:rPr>
      </w:pPr>
      <w:r>
        <w:rPr>
          <w:b/>
          <w:sz w:val="24"/>
        </w:rPr>
        <w:t xml:space="preserve">                                                       </w:t>
      </w:r>
      <w:r w:rsidR="00D45164" w:rsidRPr="00D45164">
        <w:rPr>
          <w:b/>
          <w:sz w:val="24"/>
        </w:rPr>
        <w:t>True or False</w:t>
      </w:r>
    </w:p>
    <w:p w14:paraId="73732FD2" w14:textId="77777777" w:rsidR="00D45164" w:rsidRDefault="00D45164" w:rsidP="00D45164">
      <w:pPr>
        <w:pStyle w:val="Answer"/>
        <w:spacing w:line="360" w:lineRule="auto"/>
        <w:ind w:left="0"/>
      </w:pPr>
    </w:p>
    <w:p w14:paraId="75313E7C" w14:textId="09ED4850" w:rsidR="00D45164" w:rsidRDefault="003C621E" w:rsidP="00CC54E1">
      <w:r>
        <w:t xml:space="preserve">6 </w:t>
      </w:r>
      <w:r w:rsidR="00D45164">
        <w:t>Vetting clients involves ensuring that they align with one's values and goals.</w:t>
      </w:r>
    </w:p>
    <w:p w14:paraId="7EA0911D" w14:textId="77777777" w:rsidR="00D45164" w:rsidRPr="00D45164" w:rsidRDefault="00D45164" w:rsidP="00CC54E1">
      <w:pPr>
        <w:jc w:val="center"/>
        <w:rPr>
          <w:b/>
          <w:sz w:val="24"/>
        </w:rPr>
      </w:pPr>
      <w:r w:rsidRPr="00D45164">
        <w:rPr>
          <w:b/>
          <w:sz w:val="24"/>
        </w:rPr>
        <w:t>True or False</w:t>
      </w:r>
    </w:p>
    <w:p w14:paraId="70EBFAB8" w14:textId="77777777" w:rsidR="00D45164" w:rsidRDefault="00D45164" w:rsidP="00CC54E1"/>
    <w:p w14:paraId="185ADE07" w14:textId="6EFBCAE6" w:rsidR="00D45164" w:rsidRDefault="003C621E" w:rsidP="00CC54E1">
      <w:r>
        <w:t xml:space="preserve">7 </w:t>
      </w:r>
      <w:r w:rsidR="00D45164">
        <w:t>Setting fair prices and clear communication are important factors in choosing positive clients.</w:t>
      </w:r>
    </w:p>
    <w:p w14:paraId="4FE70FFA" w14:textId="250B1208" w:rsidR="004970E8" w:rsidRDefault="00D45164" w:rsidP="00CC54E1">
      <w:pPr>
        <w:jc w:val="center"/>
        <w:rPr>
          <w:b/>
          <w:sz w:val="24"/>
        </w:rPr>
      </w:pPr>
      <w:r w:rsidRPr="00D45164">
        <w:rPr>
          <w:b/>
          <w:sz w:val="24"/>
        </w:rPr>
        <w:t>True or False</w:t>
      </w:r>
    </w:p>
    <w:p w14:paraId="34BF9373" w14:textId="77777777" w:rsidR="007C1C8F" w:rsidRPr="007C1C8F" w:rsidRDefault="007C1C8F" w:rsidP="00CC54E1">
      <w:pPr>
        <w:rPr>
          <w:b/>
          <w:sz w:val="24"/>
        </w:rPr>
      </w:pPr>
    </w:p>
    <w:p w14:paraId="7A743D6A" w14:textId="57277906" w:rsidR="004970E8" w:rsidRDefault="003C621E" w:rsidP="00CC54E1">
      <w:r>
        <w:t xml:space="preserve">8 </w:t>
      </w:r>
      <w:r w:rsidR="00D45164">
        <w:t>Successful self</w:t>
      </w:r>
      <w:r w:rsidR="00D976C4">
        <w:t>-</w:t>
      </w:r>
      <w:r w:rsidR="00D45164">
        <w:t>employed individuals must be able to create schedules that suit their lifestyle</w:t>
      </w:r>
      <w:r w:rsidR="004970E8">
        <w:t>.</w:t>
      </w:r>
    </w:p>
    <w:p w14:paraId="2F207C54" w14:textId="77777777" w:rsidR="004970E8" w:rsidRPr="00D45164" w:rsidRDefault="004970E8" w:rsidP="00CC54E1">
      <w:pPr>
        <w:jc w:val="center"/>
        <w:rPr>
          <w:b/>
          <w:sz w:val="24"/>
        </w:rPr>
      </w:pPr>
      <w:r w:rsidRPr="00D45164">
        <w:rPr>
          <w:b/>
          <w:sz w:val="24"/>
        </w:rPr>
        <w:t>True or False</w:t>
      </w:r>
    </w:p>
    <w:p w14:paraId="3C41CA73" w14:textId="77777777" w:rsidR="00D45164" w:rsidRDefault="00D45164" w:rsidP="00CC54E1"/>
    <w:p w14:paraId="550C0E79" w14:textId="205AAD27" w:rsidR="00D45164" w:rsidRDefault="003C621E" w:rsidP="00CC54E1">
      <w:r>
        <w:t xml:space="preserve">9 </w:t>
      </w:r>
      <w:r w:rsidR="00D45164">
        <w:t>Working for an employer provides greater control over one's income compared to self</w:t>
      </w:r>
      <w:r w:rsidR="00D976C4">
        <w:t>-</w:t>
      </w:r>
      <w:r w:rsidR="00D45164">
        <w:t>employment.</w:t>
      </w:r>
    </w:p>
    <w:p w14:paraId="228590CA" w14:textId="77777777" w:rsidR="004970E8" w:rsidRPr="00D45164" w:rsidRDefault="004970E8" w:rsidP="00CC54E1">
      <w:pPr>
        <w:jc w:val="center"/>
        <w:rPr>
          <w:b/>
          <w:sz w:val="24"/>
        </w:rPr>
      </w:pPr>
      <w:r w:rsidRPr="00D45164">
        <w:rPr>
          <w:b/>
          <w:sz w:val="24"/>
        </w:rPr>
        <w:t>True or False</w:t>
      </w:r>
    </w:p>
    <w:p w14:paraId="718D9A7F" w14:textId="77777777" w:rsidR="00D45164" w:rsidRDefault="00D45164" w:rsidP="00CC54E1"/>
    <w:p w14:paraId="25304934" w14:textId="218AF048" w:rsidR="00D45164" w:rsidRDefault="003C621E" w:rsidP="00CC54E1">
      <w:r>
        <w:t xml:space="preserve">10 </w:t>
      </w:r>
      <w:r w:rsidR="00D45164">
        <w:t>Successful self</w:t>
      </w:r>
      <w:r w:rsidR="00D976C4">
        <w:t>-</w:t>
      </w:r>
      <w:r w:rsidR="00D45164">
        <w:t xml:space="preserve">employed individuals do not require </w:t>
      </w:r>
      <w:proofErr w:type="spellStart"/>
      <w:r w:rsidR="00D45164">
        <w:t>self</w:t>
      </w:r>
      <w:r w:rsidR="00FC5363">
        <w:t xml:space="preserve"> </w:t>
      </w:r>
      <w:r w:rsidR="00D45164">
        <w:t>discipline</w:t>
      </w:r>
      <w:proofErr w:type="spellEnd"/>
      <w:r w:rsidR="00D45164">
        <w:t>.</w:t>
      </w:r>
    </w:p>
    <w:p w14:paraId="0E21876F" w14:textId="348874C0" w:rsidR="004970E8" w:rsidRPr="007C1C8F" w:rsidRDefault="004970E8" w:rsidP="00CC54E1">
      <w:pPr>
        <w:pStyle w:val="Answer"/>
        <w:spacing w:line="360" w:lineRule="auto"/>
        <w:ind w:left="0"/>
        <w:jc w:val="center"/>
        <w:rPr>
          <w:b/>
          <w:sz w:val="24"/>
        </w:rPr>
      </w:pPr>
      <w:r w:rsidRPr="00D45164">
        <w:rPr>
          <w:b/>
          <w:sz w:val="24"/>
        </w:rPr>
        <w:t>True or False</w:t>
      </w:r>
    </w:p>
    <w:sectPr w:rsidR="004970E8" w:rsidRPr="007C1C8F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B15CD" w14:textId="77777777" w:rsidR="00C64FE5" w:rsidRDefault="00C64FE5">
      <w:pPr>
        <w:spacing w:before="0" w:after="0"/>
      </w:pPr>
      <w:r>
        <w:separator/>
      </w:r>
    </w:p>
  </w:endnote>
  <w:endnote w:type="continuationSeparator" w:id="0">
    <w:p w14:paraId="2DE2888B" w14:textId="77777777" w:rsidR="00C64FE5" w:rsidRDefault="00C64FE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BB975" w14:textId="77777777" w:rsidR="00837730" w:rsidRDefault="008377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79AD6327" w:rsidR="00110217" w:rsidRPr="00F03E33" w:rsidRDefault="0083773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ins w:id="0" w:author="Charlie Evans" w:date="2026-01-26T09:24:00Z" w16du:dateUtc="2026-01-26T09:24:00Z">
      <w:r w:rsidRPr="004B6E5D">
        <w:rPr>
          <w:rFonts w:cs="Arial"/>
        </w:rPr>
        <w:t xml:space="preserve">© </w:t>
      </w:r>
      <w:r>
        <w:rPr>
          <w:rFonts w:cs="Arial"/>
        </w:rPr>
        <w:t xml:space="preserve">City &amp; Guilds Limited. </w:t>
      </w:r>
      <w:r w:rsidRPr="004B6E5D">
        <w:rPr>
          <w:rFonts w:cs="Arial"/>
        </w:rPr>
        <w:t>All rights reserved.</w:t>
      </w:r>
    </w:ins>
    <w:del w:id="1" w:author="Charlie Evans" w:date="2026-01-26T09:24:00Z" w16du:dateUtc="2026-01-26T09:24:00Z">
      <w:r w:rsidR="00D625AC" w:rsidRPr="004B6E5D" w:rsidDel="00837730">
        <w:rPr>
          <w:rFonts w:cs="Arial"/>
        </w:rPr>
        <w:delText xml:space="preserve">© </w:delText>
      </w:r>
      <w:r w:rsidR="00D625AC" w:rsidDel="00837730">
        <w:rPr>
          <w:rFonts w:cs="Arial"/>
        </w:rPr>
        <w:delText>2023 City and Guilds of London Institute</w:delText>
      </w:r>
      <w:r w:rsidR="00D625AC" w:rsidRPr="004B6E5D" w:rsidDel="00837730">
        <w:rPr>
          <w:rFonts w:cs="Arial"/>
        </w:rPr>
        <w:delText>. All rights reserved.</w:delText>
      </w:r>
    </w:del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8D51A8">
      <w:rPr>
        <w:noProof/>
      </w:rPr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8D51A8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BA35D" w14:textId="77777777" w:rsidR="00837730" w:rsidRDefault="008377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AB1FD" w14:textId="77777777" w:rsidR="00C64FE5" w:rsidRDefault="00C64FE5">
      <w:pPr>
        <w:spacing w:before="0" w:after="0"/>
      </w:pPr>
      <w:r>
        <w:separator/>
      </w:r>
    </w:p>
  </w:footnote>
  <w:footnote w:type="continuationSeparator" w:id="0">
    <w:p w14:paraId="4EF437B7" w14:textId="77777777" w:rsidR="00C64FE5" w:rsidRDefault="00C64FE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B5EF0" w14:textId="77777777" w:rsidR="00837730" w:rsidRDefault="008377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 w:rsidR="00A74824">
      <w:rPr>
        <w:b/>
        <w:bCs/>
        <w:sz w:val="28"/>
        <w:szCs w:val="28"/>
      </w:rPr>
      <w:t>(Level 2)</w:t>
    </w:r>
  </w:p>
  <w:p w14:paraId="6D5BF42A" w14:textId="6A30C76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8C829C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45164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BC251D">
      <w:rPr>
        <w:color w:val="0077E3"/>
        <w:sz w:val="24"/>
        <w:szCs w:val="2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3FAB3" w14:textId="77777777" w:rsidR="00837730" w:rsidRDefault="008377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880A9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AEE4F4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6959E7"/>
    <w:multiLevelType w:val="hybridMultilevel"/>
    <w:tmpl w:val="F216C67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442F13"/>
    <w:multiLevelType w:val="hybridMultilevel"/>
    <w:tmpl w:val="F216C676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57FC3"/>
    <w:multiLevelType w:val="hybridMultilevel"/>
    <w:tmpl w:val="366ADEAA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586EAF"/>
    <w:multiLevelType w:val="hybridMultilevel"/>
    <w:tmpl w:val="366ADEAA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512496008">
    <w:abstractNumId w:val="5"/>
  </w:num>
  <w:num w:numId="2" w16cid:durableId="1937398022">
    <w:abstractNumId w:val="16"/>
  </w:num>
  <w:num w:numId="3" w16cid:durableId="2040008277">
    <w:abstractNumId w:val="24"/>
  </w:num>
  <w:num w:numId="4" w16cid:durableId="993945361">
    <w:abstractNumId w:val="18"/>
  </w:num>
  <w:num w:numId="5" w16cid:durableId="458375044">
    <w:abstractNumId w:val="8"/>
  </w:num>
  <w:num w:numId="6" w16cid:durableId="1348751532">
    <w:abstractNumId w:val="17"/>
  </w:num>
  <w:num w:numId="7" w16cid:durableId="1530144907">
    <w:abstractNumId w:val="8"/>
  </w:num>
  <w:num w:numId="8" w16cid:durableId="1327392862">
    <w:abstractNumId w:val="2"/>
  </w:num>
  <w:num w:numId="9" w16cid:durableId="438185826">
    <w:abstractNumId w:val="8"/>
    <w:lvlOverride w:ilvl="0">
      <w:startOverride w:val="1"/>
    </w:lvlOverride>
  </w:num>
  <w:num w:numId="10" w16cid:durableId="900411167">
    <w:abstractNumId w:val="19"/>
  </w:num>
  <w:num w:numId="11" w16cid:durableId="1222137994">
    <w:abstractNumId w:val="15"/>
  </w:num>
  <w:num w:numId="12" w16cid:durableId="197595806">
    <w:abstractNumId w:val="6"/>
  </w:num>
  <w:num w:numId="13" w16cid:durableId="1081870486">
    <w:abstractNumId w:val="14"/>
  </w:num>
  <w:num w:numId="14" w16cid:durableId="270668159">
    <w:abstractNumId w:val="21"/>
  </w:num>
  <w:num w:numId="15" w16cid:durableId="1480072444">
    <w:abstractNumId w:val="12"/>
  </w:num>
  <w:num w:numId="16" w16cid:durableId="919606684">
    <w:abstractNumId w:val="7"/>
  </w:num>
  <w:num w:numId="17" w16cid:durableId="1566181963">
    <w:abstractNumId w:val="27"/>
  </w:num>
  <w:num w:numId="18" w16cid:durableId="1730575134">
    <w:abstractNumId w:val="28"/>
  </w:num>
  <w:num w:numId="19" w16cid:durableId="897283976">
    <w:abstractNumId w:val="4"/>
  </w:num>
  <w:num w:numId="20" w16cid:durableId="1298680000">
    <w:abstractNumId w:val="3"/>
  </w:num>
  <w:num w:numId="21" w16cid:durableId="1655059304">
    <w:abstractNumId w:val="10"/>
  </w:num>
  <w:num w:numId="22" w16cid:durableId="1007832566">
    <w:abstractNumId w:val="10"/>
    <w:lvlOverride w:ilvl="0">
      <w:startOverride w:val="1"/>
    </w:lvlOverride>
  </w:num>
  <w:num w:numId="23" w16cid:durableId="1916933718">
    <w:abstractNumId w:val="26"/>
  </w:num>
  <w:num w:numId="24" w16cid:durableId="1781608352">
    <w:abstractNumId w:val="10"/>
    <w:lvlOverride w:ilvl="0">
      <w:startOverride w:val="1"/>
    </w:lvlOverride>
  </w:num>
  <w:num w:numId="25" w16cid:durableId="2138178235">
    <w:abstractNumId w:val="10"/>
    <w:lvlOverride w:ilvl="0">
      <w:startOverride w:val="1"/>
    </w:lvlOverride>
  </w:num>
  <w:num w:numId="26" w16cid:durableId="817960035">
    <w:abstractNumId w:val="11"/>
  </w:num>
  <w:num w:numId="27" w16cid:durableId="1368094008">
    <w:abstractNumId w:val="22"/>
  </w:num>
  <w:num w:numId="28" w16cid:durableId="1301839392">
    <w:abstractNumId w:val="10"/>
    <w:lvlOverride w:ilvl="0">
      <w:startOverride w:val="1"/>
    </w:lvlOverride>
  </w:num>
  <w:num w:numId="29" w16cid:durableId="1266497104">
    <w:abstractNumId w:val="23"/>
  </w:num>
  <w:num w:numId="30" w16cid:durableId="116030882">
    <w:abstractNumId w:val="10"/>
  </w:num>
  <w:num w:numId="31" w16cid:durableId="330449327">
    <w:abstractNumId w:val="10"/>
    <w:lvlOverride w:ilvl="0">
      <w:startOverride w:val="1"/>
    </w:lvlOverride>
  </w:num>
  <w:num w:numId="32" w16cid:durableId="230965371">
    <w:abstractNumId w:val="10"/>
    <w:lvlOverride w:ilvl="0">
      <w:startOverride w:val="1"/>
    </w:lvlOverride>
  </w:num>
  <w:num w:numId="33" w16cid:durableId="828252771">
    <w:abstractNumId w:val="1"/>
  </w:num>
  <w:num w:numId="34" w16cid:durableId="1980187225">
    <w:abstractNumId w:val="13"/>
  </w:num>
  <w:num w:numId="35" w16cid:durableId="411199220">
    <w:abstractNumId w:val="29"/>
  </w:num>
  <w:num w:numId="36" w16cid:durableId="447437285">
    <w:abstractNumId w:val="25"/>
  </w:num>
  <w:num w:numId="37" w16cid:durableId="397365195">
    <w:abstractNumId w:val="20"/>
  </w:num>
  <w:num w:numId="38" w16cid:durableId="1306354020">
    <w:abstractNumId w:val="9"/>
  </w:num>
  <w:num w:numId="39" w16cid:durableId="119754053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harlie Evans">
    <w15:presenceInfo w15:providerId="AD" w15:userId="S::charlie.evans@cityandguilds.com::9964b21c-b77c-4334-8083-162c4eec65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revisionView w:markup="0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4"/>
    <w:rsid w:val="000033BD"/>
    <w:rsid w:val="00082C62"/>
    <w:rsid w:val="000B231F"/>
    <w:rsid w:val="000E194B"/>
    <w:rsid w:val="00110217"/>
    <w:rsid w:val="0013454D"/>
    <w:rsid w:val="00152AC3"/>
    <w:rsid w:val="00156AF3"/>
    <w:rsid w:val="0019491D"/>
    <w:rsid w:val="001F74AD"/>
    <w:rsid w:val="002C3F73"/>
    <w:rsid w:val="002D07A8"/>
    <w:rsid w:val="003405EA"/>
    <w:rsid w:val="00366A1D"/>
    <w:rsid w:val="003B51EC"/>
    <w:rsid w:val="003C621E"/>
    <w:rsid w:val="00404B31"/>
    <w:rsid w:val="00474F67"/>
    <w:rsid w:val="0048500D"/>
    <w:rsid w:val="004970E8"/>
    <w:rsid w:val="004E687F"/>
    <w:rsid w:val="00524E1B"/>
    <w:rsid w:val="00594062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6ADD"/>
    <w:rsid w:val="00797FA7"/>
    <w:rsid w:val="007C1C8F"/>
    <w:rsid w:val="00837730"/>
    <w:rsid w:val="008A16A6"/>
    <w:rsid w:val="008C1F1C"/>
    <w:rsid w:val="008D47A6"/>
    <w:rsid w:val="008D51A8"/>
    <w:rsid w:val="009975A0"/>
    <w:rsid w:val="009C5C6E"/>
    <w:rsid w:val="009D3B56"/>
    <w:rsid w:val="00A2454C"/>
    <w:rsid w:val="00A43E28"/>
    <w:rsid w:val="00A5731E"/>
    <w:rsid w:val="00A74824"/>
    <w:rsid w:val="00AE245C"/>
    <w:rsid w:val="00B054EC"/>
    <w:rsid w:val="00BC251D"/>
    <w:rsid w:val="00BE2C21"/>
    <w:rsid w:val="00C01D20"/>
    <w:rsid w:val="00C202BF"/>
    <w:rsid w:val="00C64FE5"/>
    <w:rsid w:val="00C76080"/>
    <w:rsid w:val="00C858D7"/>
    <w:rsid w:val="00CC54E1"/>
    <w:rsid w:val="00CF11A7"/>
    <w:rsid w:val="00CF20BB"/>
    <w:rsid w:val="00D073BC"/>
    <w:rsid w:val="00D45164"/>
    <w:rsid w:val="00D56B82"/>
    <w:rsid w:val="00D625AC"/>
    <w:rsid w:val="00D976C4"/>
    <w:rsid w:val="00DA2485"/>
    <w:rsid w:val="00DE29A8"/>
    <w:rsid w:val="00E352A8"/>
    <w:rsid w:val="00E71555"/>
    <w:rsid w:val="00F03E33"/>
    <w:rsid w:val="00F11496"/>
    <w:rsid w:val="00F15749"/>
    <w:rsid w:val="00F42A36"/>
    <w:rsid w:val="00FC5363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B9B8CFE1-7F50-47B3-A452-87492348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D45164"/>
    <w:pPr>
      <w:ind w:left="720"/>
      <w:contextualSpacing/>
    </w:pPr>
  </w:style>
  <w:style w:type="paragraph" w:styleId="Revision">
    <w:name w:val="Revision"/>
    <w:hidden/>
    <w:semiHidden/>
    <w:rsid w:val="00C76080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cb533529-674f-4ed7-8da2-996f589ea94b}" enabled="0" method="" siteId="{cb533529-674f-4ed7-8da2-996f589ea9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1966</Characters>
  <Application>Microsoft Office Word</Application>
  <DocSecurity>0</DocSecurity>
  <Lines>57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Charlie Evans</cp:lastModifiedBy>
  <cp:revision>2</cp:revision>
  <cp:lastPrinted>2013-05-15T12:05:00Z</cp:lastPrinted>
  <dcterms:created xsi:type="dcterms:W3CDTF">2026-01-26T09:24:00Z</dcterms:created>
  <dcterms:modified xsi:type="dcterms:W3CDTF">2026-01-26T09:24:00Z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